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50ACDB35" w:rsidR="003B4240" w:rsidRDefault="00F64A59" w:rsidP="00F64A59">
      <w:pPr>
        <w:spacing w:line="276" w:lineRule="auto"/>
        <w:rPr>
          <w:szCs w:val="20"/>
        </w:rPr>
      </w:pPr>
      <w:r>
        <w:rPr>
          <w:szCs w:val="20"/>
        </w:rPr>
        <w:t>Z</w:t>
      </w:r>
      <w:r w:rsidRPr="00DA2C52">
        <w:rPr>
          <w:szCs w:val="20"/>
        </w:rPr>
        <w:t>astoupená</w:t>
      </w:r>
      <w:proofErr w:type="gramStart"/>
      <w:r w:rsidRPr="00DA2C52">
        <w:rPr>
          <w:szCs w:val="20"/>
        </w:rPr>
        <w:t>: :</w:t>
      </w:r>
      <w:proofErr w:type="gramEnd"/>
      <w:r w:rsidRPr="00DA2C52">
        <w:rPr>
          <w:szCs w:val="20"/>
        </w:rPr>
        <w:t xml:space="preserve">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Ing. Davidem Šafářem, členem představenstva a Dr. Christianem Leifeldem,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77777777" w:rsidR="00F64A59" w:rsidRPr="00DA2C52"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32545945" w14:textId="77777777" w:rsidR="00F64A59" w:rsidRPr="00DA2C52" w:rsidRDefault="00F64A59" w:rsidP="00060B31">
      <w:pPr>
        <w:spacing w:line="280" w:lineRule="atLeast"/>
        <w:jc w:val="both"/>
        <w:rPr>
          <w:szCs w:val="22"/>
        </w:rPr>
      </w:pPr>
    </w:p>
    <w:p w14:paraId="4558F309" w14:textId="093FE847"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lastRenderedPageBreak/>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547C1D">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547C1D">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56A26B67" w:rsidR="00327D7B" w:rsidRPr="00DA2C52" w:rsidRDefault="00C30DAA" w:rsidP="00060B31">
      <w:pPr>
        <w:pStyle w:val="Bezmezer"/>
        <w:tabs>
          <w:tab w:val="num" w:pos="1440"/>
        </w:tabs>
        <w:spacing w:line="280" w:lineRule="atLeast"/>
        <w:jc w:val="both"/>
        <w:rPr>
          <w:rFonts w:ascii="Arial" w:hAnsi="Arial" w:cs="Arial"/>
          <w:sz w:val="20"/>
          <w:szCs w:val="20"/>
        </w:rPr>
      </w:pPr>
      <w:r>
        <w:rPr>
          <w:rFonts w:ascii="Arial" w:hAnsi="Arial" w:cs="Arial"/>
          <w:sz w:val="20"/>
          <w:szCs w:val="20"/>
        </w:rPr>
        <w:t xml:space="preserve"> </w:t>
      </w:r>
      <w:r w:rsidR="00327D7B"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327D7B"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327D7B" w:rsidRPr="00DA2C52">
        <w:rPr>
          <w:rFonts w:ascii="Arial" w:hAnsi="Arial" w:cs="Arial"/>
          <w:sz w:val="20"/>
          <w:szCs w:val="20"/>
        </w:rPr>
        <w:t>(dále jen „</w:t>
      </w:r>
      <w:r w:rsidR="00327D7B" w:rsidRPr="007206EE">
        <w:rPr>
          <w:rFonts w:ascii="Arial" w:hAnsi="Arial" w:cs="Arial"/>
          <w:b/>
          <w:sz w:val="20"/>
          <w:szCs w:val="20"/>
        </w:rPr>
        <w:t>nabídka</w:t>
      </w:r>
      <w:r w:rsidR="00327D7B" w:rsidRPr="00DA2C52">
        <w:rPr>
          <w:rFonts w:ascii="Arial" w:hAnsi="Arial" w:cs="Arial"/>
          <w:sz w:val="20"/>
          <w:szCs w:val="20"/>
        </w:rPr>
        <w:t>“)</w:t>
      </w:r>
      <w:r w:rsidR="007206EE">
        <w:rPr>
          <w:rFonts w:ascii="Arial" w:hAnsi="Arial" w:cs="Arial"/>
          <w:sz w:val="20"/>
          <w:szCs w:val="20"/>
        </w:rPr>
        <w:t>,</w:t>
      </w:r>
      <w:r w:rsidR="00327D7B" w:rsidRPr="00DA2C52">
        <w:rPr>
          <w:rFonts w:ascii="Arial" w:hAnsi="Arial" w:cs="Arial"/>
          <w:sz w:val="20"/>
          <w:szCs w:val="20"/>
        </w:rPr>
        <w:t xml:space="preserve"> podaná ve veřejné zakázce </w:t>
      </w:r>
      <w:r w:rsidR="00327D7B"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547C1D">
        <w:rPr>
          <w:rFonts w:ascii="Arial" w:hAnsi="Arial" w:cs="Arial"/>
          <w:b/>
          <w:bCs/>
          <w:iCs/>
          <w:sz w:val="20"/>
          <w:szCs w:val="20"/>
        </w:rPr>
        <w:t xml:space="preserve">část </w:t>
      </w:r>
      <w:r w:rsidR="00547C1D" w:rsidRPr="00547C1D">
        <w:rPr>
          <w:rFonts w:ascii="Arial" w:hAnsi="Arial" w:cs="Arial"/>
          <w:b/>
          <w:bCs/>
          <w:iCs/>
          <w:sz w:val="20"/>
          <w:szCs w:val="20"/>
        </w:rPr>
        <w:t>G – Kabe</w:t>
      </w:r>
      <w:r w:rsidR="00547C1D">
        <w:rPr>
          <w:rFonts w:ascii="Arial" w:hAnsi="Arial" w:cs="Arial"/>
          <w:b/>
          <w:bCs/>
          <w:iCs/>
          <w:sz w:val="20"/>
          <w:szCs w:val="20"/>
        </w:rPr>
        <w:t>ly 22 kV dle PNE 34 7625</w:t>
      </w:r>
      <w:r w:rsidR="007206EE">
        <w:rPr>
          <w:rFonts w:ascii="Arial" w:hAnsi="Arial" w:cs="Arial"/>
          <w:b/>
          <w:bCs/>
          <w:iCs/>
          <w:sz w:val="20"/>
          <w:szCs w:val="20"/>
        </w:rPr>
        <w:t xml:space="preserve"> </w:t>
      </w:r>
      <w:r w:rsidR="00327D7B" w:rsidRPr="00DA2C52">
        <w:rPr>
          <w:rFonts w:ascii="Arial" w:hAnsi="Arial" w:cs="Arial"/>
          <w:sz w:val="20"/>
          <w:szCs w:val="20"/>
        </w:rPr>
        <w:t>(dále jen „</w:t>
      </w:r>
      <w:r w:rsidR="007206EE">
        <w:rPr>
          <w:rFonts w:ascii="Arial" w:hAnsi="Arial" w:cs="Arial"/>
          <w:b/>
          <w:sz w:val="20"/>
          <w:szCs w:val="20"/>
        </w:rPr>
        <w:t>v</w:t>
      </w:r>
      <w:r w:rsidR="00327D7B" w:rsidRPr="007206EE">
        <w:rPr>
          <w:rFonts w:ascii="Arial" w:hAnsi="Arial" w:cs="Arial"/>
          <w:b/>
          <w:sz w:val="20"/>
          <w:szCs w:val="20"/>
        </w:rPr>
        <w:t>eřejná zakázka</w:t>
      </w:r>
      <w:r w:rsidR="00327D7B"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00327D7B"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6C14062C"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w:t>
      </w:r>
      <w:r w:rsidR="00A51E00" w:rsidRPr="00547C1D">
        <w:rPr>
          <w:rFonts w:cs="Arial"/>
          <w:szCs w:val="20"/>
        </w:rPr>
        <w:t>vka</w:t>
      </w:r>
      <w:r w:rsidR="0012113D" w:rsidRPr="00547C1D">
        <w:rPr>
          <w:rFonts w:cs="Arial"/>
          <w:szCs w:val="20"/>
        </w:rPr>
        <w:t xml:space="preserve"> </w:t>
      </w:r>
      <w:r w:rsidR="00547C1D" w:rsidRPr="00547C1D">
        <w:rPr>
          <w:rFonts w:cs="Arial"/>
          <w:szCs w:val="20"/>
        </w:rPr>
        <w:t xml:space="preserve">kabelů 22 kV dle PNE 34 7625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69B8EA4D"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lastRenderedPageBreak/>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xml:space="preserve">, Centrální sklad, Řípská 11, 627 00 Brno-Slatina, (ii)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77777777" w:rsidR="00BD0C79" w:rsidRPr="00874527"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w:t>
      </w:r>
      <w:r w:rsidRPr="00874527">
        <w:rPr>
          <w:rFonts w:cs="Arial"/>
          <w:szCs w:val="20"/>
        </w:rPr>
        <w:lastRenderedPageBreak/>
        <w:t>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1E02BCBA" w:rsidR="00B302F9" w:rsidRPr="00547C1D"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w:t>
      </w:r>
      <w:r w:rsidR="00547C1D">
        <w:br/>
      </w:r>
      <w:r w:rsidR="00392DFA" w:rsidRPr="00355F3A">
        <w:t>není-</w:t>
      </w:r>
      <w:r w:rsidR="00392DFA" w:rsidRPr="00547C1D">
        <w:t>li dále stanoveno jinak</w:t>
      </w:r>
      <w:r w:rsidR="00012AE9" w:rsidRPr="00547C1D">
        <w:t xml:space="preserve">. </w:t>
      </w:r>
    </w:p>
    <w:p w14:paraId="7FF21322" w14:textId="77777777" w:rsidR="009C0E91" w:rsidRPr="00547C1D" w:rsidRDefault="009C0E91" w:rsidP="009C0E91">
      <w:pPr>
        <w:spacing w:line="280" w:lineRule="atLeast"/>
        <w:ind w:left="426"/>
        <w:jc w:val="both"/>
      </w:pPr>
    </w:p>
    <w:p w14:paraId="672C0D59" w14:textId="0EF9CC4B" w:rsidR="00B302F9" w:rsidRPr="00547C1D" w:rsidRDefault="009C0E91" w:rsidP="0081696C">
      <w:pPr>
        <w:numPr>
          <w:ilvl w:val="0"/>
          <w:numId w:val="5"/>
        </w:numPr>
        <w:spacing w:line="280" w:lineRule="atLeast"/>
        <w:ind w:left="426" w:hanging="426"/>
        <w:jc w:val="both"/>
      </w:pPr>
      <w:r w:rsidRPr="00547C1D">
        <w:t xml:space="preserve">Jednotkové ceny uvedené v </w:t>
      </w:r>
      <w:r w:rsidRPr="00547C1D">
        <w:rPr>
          <w:u w:val="single"/>
        </w:rPr>
        <w:t xml:space="preserve">příloze </w:t>
      </w:r>
      <w:proofErr w:type="gramStart"/>
      <w:r w:rsidRPr="00547C1D">
        <w:rPr>
          <w:u w:val="single"/>
        </w:rPr>
        <w:t>1a</w:t>
      </w:r>
      <w:proofErr w:type="gramEnd"/>
      <w:r w:rsidRPr="00547C1D">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547C1D">
        <w:rPr>
          <w:u w:val="single"/>
        </w:rPr>
        <w:t>příloze1a</w:t>
      </w:r>
      <w:r w:rsidRPr="00547C1D">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547C1D">
          <w:t>http://www.czso.cz/csu/redakce.nsf/i/mira</w:t>
        </w:r>
      </w:hyperlink>
      <w:r w:rsidRPr="00547C1D">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547C1D">
        <w:t xml:space="preserve"> ve kterém byl požadavek akceptován.</w:t>
      </w:r>
    </w:p>
    <w:p w14:paraId="3DDFA0DD" w14:textId="77777777" w:rsidR="00BD3432" w:rsidRPr="00547C1D" w:rsidRDefault="00BD3432" w:rsidP="00BD3432">
      <w:pPr>
        <w:spacing w:line="280" w:lineRule="atLeast"/>
        <w:ind w:left="426"/>
        <w:jc w:val="both"/>
      </w:pPr>
    </w:p>
    <w:p w14:paraId="7F64451C" w14:textId="38EDFCDB"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(tzv.“</w:t>
      </w:r>
      <w:r w:rsidR="0086509A" w:rsidRPr="004D420B">
        <w:rPr>
          <w:b/>
          <w:bCs/>
        </w:rPr>
        <w:t>rozhodný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687C069D" w:rsidR="009D1AB1" w:rsidRPr="00547C1D" w:rsidRDefault="00785268" w:rsidP="00D40D81">
      <w:pPr>
        <w:pStyle w:val="odstavec0"/>
        <w:numPr>
          <w:ilvl w:val="0"/>
          <w:numId w:val="5"/>
        </w:numPr>
        <w:ind w:left="426" w:hanging="426"/>
      </w:pPr>
      <w:bookmarkStart w:id="1" w:name="_Hlk65568848"/>
      <w:r w:rsidRPr="00547C1D">
        <w:t>V souladu s </w:t>
      </w:r>
      <w:r w:rsidRPr="00547C1D">
        <w:rPr>
          <w:u w:val="single"/>
        </w:rPr>
        <w:t>přílohou 7</w:t>
      </w:r>
      <w:r w:rsidRPr="00547C1D">
        <w:t xml:space="preserve"> této smlouvy může docházet k úpravě základní jednotkové ceny kabelu, a to podle výpočtového vzorce (algoritmu) a v časových intervalech uvedených tamtéž. </w:t>
      </w:r>
      <w:r w:rsidR="00BD3432" w:rsidRPr="00547C1D">
        <w:t>O úpravu</w:t>
      </w:r>
      <w:r w:rsidRPr="00547C1D">
        <w:t xml:space="preserve"> </w:t>
      </w:r>
      <w:r w:rsidR="00BD3432" w:rsidRPr="00547C1D">
        <w:t>ceny požádá strana</w:t>
      </w:r>
      <w:r w:rsidRPr="00547C1D">
        <w:t>, která má o tuto změnu zájem. Druhá smluvní strana je oprávněna přezkoumat požadavek na úpravu ceny, avšak v případě, že se tento požadavek ukáže jako oprávněný, je povinna ho akceptovat, a to do 1</w:t>
      </w:r>
      <w:r w:rsidR="00BD3432" w:rsidRPr="00547C1D">
        <w:t>5</w:t>
      </w:r>
      <w:r w:rsidRPr="00547C1D">
        <w:t xml:space="preserve"> pracovních dnů od obdržení požadavku na úpravu ceny.  Požadavek na úpravu základní jednotkové ceny lze pro následující období zaslat </w:t>
      </w:r>
      <w:r w:rsidRPr="00547C1D">
        <w:lastRenderedPageBreak/>
        <w:t xml:space="preserve">nejpozději do </w:t>
      </w:r>
      <w:r w:rsidR="00BD3432" w:rsidRPr="00547C1D">
        <w:t>15</w:t>
      </w:r>
      <w:r w:rsidRPr="00547C1D">
        <w:t xml:space="preserve">. kalendářního dne v měsíci. Nová jednotková cena </w:t>
      </w:r>
      <w:bookmarkEnd w:id="1"/>
      <w:r w:rsidR="00BD3432" w:rsidRPr="00547C1D">
        <w:t>bude platná a účinná k prvnímu dni měsíce následujícího po měsíci ve kterém byl požadavek akceptován</w:t>
      </w:r>
      <w:r w:rsidR="00547C1D">
        <w:t>.</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A5A1F9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IV. odst. 15.</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P.O.Box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w:t>
      </w:r>
      <w:r w:rsidRPr="005020D9">
        <w:rPr>
          <w:rFonts w:cs="Arial"/>
          <w:szCs w:val="20"/>
        </w:rPr>
        <w:lastRenderedPageBreak/>
        <w:t xml:space="preserve">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6898C14A"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7777777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w:t>
      </w:r>
      <w:r w:rsidR="00AB3C8A" w:rsidRPr="009355C1">
        <w:rPr>
          <w:rFonts w:ascii="Arial" w:hAnsi="Arial" w:cs="Arial"/>
          <w:sz w:val="20"/>
          <w:szCs w:val="20"/>
          <w:lang w:eastAsia="en-US"/>
        </w:rPr>
        <w:lastRenderedPageBreak/>
        <w:t>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898558E"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Pr>
          <w:rFonts w:ascii="Arial" w:hAnsi="Arial" w:cs="Arial"/>
          <w:sz w:val="20"/>
          <w:szCs w:val="20"/>
          <w:u w:val="single"/>
        </w:rPr>
        <w:t>7</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2BEE418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Pr="00101F4E">
        <w:rPr>
          <w:rFonts w:cs="Arial"/>
          <w:szCs w:val="20"/>
        </w:rPr>
        <w:t xml:space="preserve"> této smlouvy;</w:t>
      </w:r>
    </w:p>
    <w:p w14:paraId="572C238B" w14:textId="32C72F1A"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E82C1F">
        <w:rPr>
          <w:rFonts w:cs="Arial"/>
          <w:szCs w:val="20"/>
          <w:u w:val="single"/>
        </w:rPr>
        <w:t>6</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424CB1FD"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A8D1F62"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77777777"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lastRenderedPageBreak/>
        <w:t xml:space="preserve">Prodávající nese nebezpečí škody na zboží až do okamžiku převzetí zboží na konsignační sklad 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26EE7E7C"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33FEAB57" w14:textId="77777777" w:rsidR="00E13D17" w:rsidRPr="00DA2C52" w:rsidRDefault="00E13D17" w:rsidP="00547C1D">
      <w:pPr>
        <w:pStyle w:val="rltextlnkuslovan"/>
        <w:spacing w:before="0" w:beforeAutospacing="0" w:after="0" w:afterAutospacing="0" w:line="280" w:lineRule="atLeast"/>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w:t>
      </w:r>
      <w:del w:id="4" w:author="Hallová, Eliška" w:date="2022-06-17T12:49:00Z">
        <w:r w:rsidRPr="00C41010" w:rsidDel="00E60222">
          <w:rPr>
            <w:rFonts w:ascii="Arial" w:hAnsi="Arial" w:cs="Arial"/>
            <w:color w:val="auto"/>
            <w:sz w:val="20"/>
          </w:rPr>
          <w:delText xml:space="preserve"> nebo b.</w:delText>
        </w:r>
      </w:del>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547C1D" w:rsidRDefault="00E672BA" w:rsidP="00547C1D">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547C1D">
        <w:rPr>
          <w:rFonts w:ascii="Arial" w:hAnsi="Arial" w:cs="Arial"/>
          <w:color w:val="auto"/>
          <w:sz w:val="20"/>
        </w:rPr>
        <w:t>Zvolil-li kupující odstranění vad zboží způsobem dle odst. 5 písm. a.</w:t>
      </w:r>
      <w:del w:id="5" w:author="Hallová, Eliška" w:date="2022-06-17T12:49:00Z">
        <w:r w:rsidRPr="00547C1D" w:rsidDel="00E60222">
          <w:rPr>
            <w:rFonts w:ascii="Arial" w:hAnsi="Arial" w:cs="Arial"/>
            <w:color w:val="auto"/>
            <w:sz w:val="20"/>
          </w:rPr>
          <w:delText xml:space="preserve"> nebo b.</w:delText>
        </w:r>
      </w:del>
      <w:r w:rsidRPr="00547C1D">
        <w:rPr>
          <w:rFonts w:ascii="Arial" w:hAnsi="Arial" w:cs="Arial"/>
          <w:color w:val="auto"/>
          <w:sz w:val="20"/>
        </w:rPr>
        <w:t xml:space="preserve"> tohoto článku, musí prodávající nahradit veškeré náklady vynaložené při uplatnění tohoto práva na odstranění vad, včetně nákladů na odstranění vady vynaložených objednatelem, a to do 1 měsíce od vyčíslení nákladů kupujícím.</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60797D">
      <w:pPr>
        <w:spacing w:line="280" w:lineRule="atLeast"/>
        <w:ind w:left="426"/>
        <w:jc w:val="both"/>
        <w:rPr>
          <w:rFonts w:cs="Arial"/>
          <w:szCs w:val="20"/>
        </w:rPr>
      </w:pPr>
    </w:p>
    <w:p w14:paraId="7BBDB88C" w14:textId="7FA3379C"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w:t>
      </w:r>
      <w:r w:rsidRPr="00D71308">
        <w:rPr>
          <w:rFonts w:cs="Arial"/>
          <w:szCs w:val="20"/>
        </w:rPr>
        <w:lastRenderedPageBreak/>
        <w:t xml:space="preserve">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DD42FFD" w14:textId="77777777" w:rsidR="00BC0526" w:rsidRDefault="00BC0526" w:rsidP="00BC0526">
      <w:pPr>
        <w:spacing w:line="280" w:lineRule="atLeast"/>
        <w:ind w:left="426"/>
        <w:jc w:val="both"/>
        <w:rPr>
          <w:rFonts w:cs="Arial"/>
          <w:szCs w:val="20"/>
        </w:rPr>
      </w:pP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w:t>
      </w:r>
      <w:r>
        <w:lastRenderedPageBreak/>
        <w:t>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194953" w:rsidRDefault="00FE3275" w:rsidP="00E67BD1">
      <w:pPr>
        <w:widowControl w:val="0"/>
        <w:numPr>
          <w:ilvl w:val="2"/>
          <w:numId w:val="10"/>
        </w:numPr>
        <w:suppressAutoHyphens/>
        <w:spacing w:line="280" w:lineRule="atLeast"/>
        <w:jc w:val="both"/>
      </w:pPr>
      <w:r w:rsidRPr="00194953">
        <w:t>platný certifikát kvality pro výrobní závod podle ČSN EN ISO 9001, Certifikační orgán musí být akreditovaný členský subjekt Evropské spolupráce pro akreditaci (EA),</w:t>
      </w:r>
    </w:p>
    <w:p w14:paraId="29268EE1" w14:textId="77777777" w:rsidR="00FE3275" w:rsidRPr="00194953" w:rsidRDefault="00FE3275" w:rsidP="00E67BD1">
      <w:pPr>
        <w:widowControl w:val="0"/>
        <w:numPr>
          <w:ilvl w:val="2"/>
          <w:numId w:val="10"/>
        </w:numPr>
        <w:suppressAutoHyphens/>
        <w:spacing w:line="280" w:lineRule="atLeast"/>
        <w:jc w:val="both"/>
      </w:pPr>
      <w:r w:rsidRPr="00194953">
        <w:t>doklady o platnosti certifikátu kvality výrobního závodu dle písm. i) tohoto odstavce a pravidelných prohlídkách certifikačního orgánu,</w:t>
      </w:r>
    </w:p>
    <w:p w14:paraId="1B649950" w14:textId="77777777" w:rsidR="00FE3275" w:rsidRPr="0009388C" w:rsidRDefault="00FE3275" w:rsidP="00E67BD1">
      <w:pPr>
        <w:widowControl w:val="0"/>
        <w:numPr>
          <w:ilvl w:val="2"/>
          <w:numId w:val="10"/>
        </w:numPr>
        <w:suppressAutoHyphens/>
        <w:spacing w:line="280" w:lineRule="atLeast"/>
        <w:jc w:val="both"/>
      </w:pPr>
      <w:r w:rsidRPr="0009388C">
        <w:t>protokoly z kusových zkoušek každého dodaného kabelového bubnu,</w:t>
      </w:r>
    </w:p>
    <w:p w14:paraId="7D5A52A6" w14:textId="76E1EB15" w:rsidR="00FE3275" w:rsidRDefault="00FE3275" w:rsidP="00E67BD1">
      <w:pPr>
        <w:widowControl w:val="0"/>
        <w:numPr>
          <w:ilvl w:val="2"/>
          <w:numId w:val="10"/>
        </w:numPr>
        <w:suppressAutoHyphens/>
        <w:spacing w:line="280" w:lineRule="atLeast"/>
        <w:jc w:val="both"/>
      </w:pPr>
      <w:r w:rsidRPr="0009388C">
        <w:t>protokoly z výběrových zkoušek z každé výrobní šarže dodaných typů kabelů,</w:t>
      </w:r>
    </w:p>
    <w:p w14:paraId="5404885A" w14:textId="0C6535F9" w:rsidR="0009388C" w:rsidRPr="0009388C" w:rsidRDefault="0009388C" w:rsidP="00E67BD1">
      <w:pPr>
        <w:widowControl w:val="0"/>
        <w:numPr>
          <w:ilvl w:val="2"/>
          <w:numId w:val="10"/>
        </w:numPr>
        <w:suppressAutoHyphens/>
        <w:spacing w:line="280" w:lineRule="atLeast"/>
        <w:jc w:val="both"/>
      </w:pPr>
      <w:r>
        <w:t>protokoly z životnostních zkoušek,</w:t>
      </w:r>
    </w:p>
    <w:p w14:paraId="0D219A2D" w14:textId="77777777" w:rsidR="00FE3275" w:rsidRPr="0009388C" w:rsidRDefault="00FE3275" w:rsidP="00E67BD1">
      <w:pPr>
        <w:widowControl w:val="0"/>
        <w:numPr>
          <w:ilvl w:val="2"/>
          <w:numId w:val="10"/>
        </w:numPr>
        <w:suppressAutoHyphens/>
        <w:spacing w:line="280" w:lineRule="atLeast"/>
        <w:jc w:val="both"/>
      </w:pPr>
      <w:r w:rsidRPr="0009388C">
        <w:t>protokoly z typových zkoušek,</w:t>
      </w:r>
    </w:p>
    <w:p w14:paraId="5D246B2A" w14:textId="77777777" w:rsidR="00FE3275" w:rsidRPr="0009388C" w:rsidRDefault="00FE3275" w:rsidP="00E67BD1">
      <w:pPr>
        <w:widowControl w:val="0"/>
        <w:numPr>
          <w:ilvl w:val="2"/>
          <w:numId w:val="10"/>
        </w:numPr>
        <w:suppressAutoHyphens/>
        <w:spacing w:line="280" w:lineRule="atLeast"/>
        <w:jc w:val="both"/>
      </w:pPr>
      <w:r w:rsidRPr="0009388C">
        <w:t>protokoly z typových, kusových a výběrových zkoušek z 12 předcházejících měsíců od měsíce dodání,</w:t>
      </w:r>
    </w:p>
    <w:p w14:paraId="59301AA6" w14:textId="77777777" w:rsidR="00FE3275" w:rsidRPr="0009388C" w:rsidRDefault="00FE3275" w:rsidP="00E67BD1">
      <w:pPr>
        <w:widowControl w:val="0"/>
        <w:numPr>
          <w:ilvl w:val="2"/>
          <w:numId w:val="10"/>
        </w:numPr>
        <w:suppressAutoHyphens/>
        <w:spacing w:line="280" w:lineRule="atLeast"/>
        <w:jc w:val="both"/>
      </w:pPr>
      <w:r w:rsidRPr="0009388C">
        <w:t>typová dokumentace obsahující všeobecné informace o výrobku,</w:t>
      </w:r>
    </w:p>
    <w:p w14:paraId="257B3DD4" w14:textId="77777777" w:rsidR="00FE3275" w:rsidRPr="0009388C" w:rsidRDefault="00FE3275" w:rsidP="00E67BD1">
      <w:pPr>
        <w:widowControl w:val="0"/>
        <w:numPr>
          <w:ilvl w:val="2"/>
          <w:numId w:val="10"/>
        </w:numPr>
        <w:suppressAutoHyphens/>
        <w:spacing w:line="280" w:lineRule="atLeast"/>
        <w:jc w:val="both"/>
      </w:pPr>
      <w:r w:rsidRPr="0009388C">
        <w:t xml:space="preserve">provozní předpis pro pokládku (způsob a prostředí pro uložení, dovolené teploty, poloměry </w:t>
      </w:r>
      <w:proofErr w:type="gramStart"/>
      <w:r w:rsidRPr="0009388C">
        <w:t>ohybu,</w:t>
      </w:r>
      <w:proofErr w:type="gramEnd"/>
      <w:r w:rsidRPr="0009388C">
        <w:t xml:space="preserve"> atd.),</w:t>
      </w:r>
    </w:p>
    <w:p w14:paraId="03FFBA99" w14:textId="7725577A" w:rsidR="00FE3275" w:rsidRPr="00194953" w:rsidRDefault="00FE3275" w:rsidP="00E67BD1">
      <w:pPr>
        <w:widowControl w:val="0"/>
        <w:numPr>
          <w:ilvl w:val="2"/>
          <w:numId w:val="10"/>
        </w:numPr>
        <w:suppressAutoHyphens/>
        <w:spacing w:line="280" w:lineRule="atLeast"/>
        <w:jc w:val="both"/>
      </w:pPr>
      <w:r w:rsidRPr="00194953">
        <w:t xml:space="preserve">katalogové listy nebo </w:t>
      </w:r>
      <w:proofErr w:type="gramStart"/>
      <w:r w:rsidRPr="00194953">
        <w:t>prospekty - základní</w:t>
      </w:r>
      <w:proofErr w:type="gramEnd"/>
      <w:r w:rsidRPr="00194953">
        <w:t xml:space="preserve"> technickou dokumentaci (katalog) nabízených kabelů, obsahující základní elektrické a neelektrické vlastnosti, parametry, rozměry, atd.</w:t>
      </w:r>
    </w:p>
    <w:p w14:paraId="7FA8D748" w14:textId="7916B4DC" w:rsidR="00F41561" w:rsidRPr="00194953" w:rsidRDefault="00F41561" w:rsidP="00E67BD1">
      <w:pPr>
        <w:widowControl w:val="0"/>
        <w:numPr>
          <w:ilvl w:val="2"/>
          <w:numId w:val="10"/>
        </w:numPr>
        <w:suppressAutoHyphens/>
        <w:spacing w:line="280" w:lineRule="atLeast"/>
        <w:jc w:val="both"/>
      </w:pPr>
      <w:r w:rsidRPr="00194953">
        <w:t>prohlášení o shodě</w:t>
      </w:r>
      <w:r w:rsidR="00547C1D">
        <w:t>,</w:t>
      </w:r>
    </w:p>
    <w:p w14:paraId="0F0018CC" w14:textId="68B33E92" w:rsidR="00F41561" w:rsidRPr="00194953" w:rsidRDefault="00F41561" w:rsidP="00E67BD1">
      <w:pPr>
        <w:widowControl w:val="0"/>
        <w:numPr>
          <w:ilvl w:val="2"/>
          <w:numId w:val="10"/>
        </w:numPr>
        <w:suppressAutoHyphens/>
        <w:spacing w:line="280" w:lineRule="atLeast"/>
        <w:jc w:val="both"/>
      </w:pPr>
      <w:r w:rsidRPr="00194953">
        <w:t>prohlášení o vlastnostech</w:t>
      </w:r>
      <w:r w:rsidR="00257867" w:rsidRPr="00194953">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w:t>
      </w:r>
      <w:r w:rsidRPr="00EC326F">
        <w:lastRenderedPageBreak/>
        <w:t xml:space="preserve">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79DD6920" w14:textId="77777777" w:rsidR="006C35A6" w:rsidRDefault="006C35A6"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4079DCB" w14:textId="77777777" w:rsidR="003103EC" w:rsidRDefault="003103EC" w:rsidP="003103EC">
      <w:pPr>
        <w:widowControl w:val="0"/>
        <w:tabs>
          <w:tab w:val="left" w:pos="426"/>
        </w:tabs>
        <w:suppressAutoHyphens/>
        <w:spacing w:after="120" w:line="280" w:lineRule="atLeast"/>
        <w:jc w:val="both"/>
      </w:pPr>
    </w:p>
    <w:p w14:paraId="4F5322DA" w14:textId="77777777" w:rsidR="003D22F2" w:rsidRPr="00DA2C52" w:rsidRDefault="003D22F2"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lastRenderedPageBreak/>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56F03A1F" w14:textId="5E52A409" w:rsidR="00B82A7B"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390B05">
        <w:t>;</w:t>
      </w:r>
    </w:p>
    <w:p w14:paraId="6A0A8FBA" w14:textId="13DC1E53" w:rsidR="003103EC" w:rsidRPr="00194953" w:rsidRDefault="00B82A7B" w:rsidP="00D508DA">
      <w:pPr>
        <w:numPr>
          <w:ilvl w:val="1"/>
          <w:numId w:val="8"/>
        </w:numPr>
        <w:spacing w:after="120" w:line="276" w:lineRule="auto"/>
        <w:ind w:left="1434" w:hanging="357"/>
        <w:jc w:val="both"/>
      </w:pPr>
      <w:r w:rsidRPr="00194953">
        <w:t>prodávajícím předložené doklady nebo tvrzení skutečností, o tom že splňuje podmínky Nařízení Rady EU č. 2022/576, se projeví jako nepravdivé;</w:t>
      </w:r>
      <w:r w:rsidRPr="00194953">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6"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6"/>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důvodem pro odstoupení může být zejména jednání, které nese znaky závažného profesního pochybení ve smyslu § 48 odst. 5 písm. f) ZZVZ, které zpochybňuje </w:t>
      </w:r>
      <w:r w:rsidR="004F6305" w:rsidRPr="00406195">
        <w:lastRenderedPageBreak/>
        <w:t>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194953" w:rsidRDefault="003103EC" w:rsidP="00E67BD1">
      <w:pPr>
        <w:pStyle w:val="Odstavecseseznamem"/>
        <w:numPr>
          <w:ilvl w:val="0"/>
          <w:numId w:val="8"/>
        </w:numPr>
        <w:spacing w:before="120" w:line="280" w:lineRule="atLeast"/>
        <w:ind w:left="425" w:hanging="425"/>
        <w:jc w:val="both"/>
        <w:rPr>
          <w:rFonts w:cs="Arial"/>
          <w:szCs w:val="20"/>
        </w:rPr>
      </w:pPr>
      <w:r w:rsidRPr="00194953">
        <w:rPr>
          <w:rFonts w:cs="Arial"/>
          <w:szCs w:val="20"/>
        </w:rPr>
        <w:t>Kupující</w:t>
      </w:r>
      <w:r w:rsidR="00BD3432" w:rsidRPr="00194953">
        <w:rPr>
          <w:rFonts w:cs="Arial"/>
          <w:szCs w:val="20"/>
        </w:rPr>
        <w:t xml:space="preserve"> i prodávající</w:t>
      </w:r>
      <w:r w:rsidRPr="00194953">
        <w:rPr>
          <w:rFonts w:cs="Arial"/>
          <w:szCs w:val="20"/>
        </w:rPr>
        <w:t xml:space="preserve"> může dále předčasně vypovědět tuto smlouvu, a to za předpokladu, že </w:t>
      </w:r>
      <w:r w:rsidR="00BD3432" w:rsidRPr="00194953">
        <w:rPr>
          <w:rFonts w:cs="Arial"/>
          <w:szCs w:val="20"/>
        </w:rPr>
        <w:t xml:space="preserve">kupující, resp. prodávající </w:t>
      </w:r>
      <w:r w:rsidRPr="00194953">
        <w:rPr>
          <w:rFonts w:cs="Arial"/>
          <w:szCs w:val="20"/>
        </w:rPr>
        <w:t xml:space="preserve">odešle </w:t>
      </w:r>
      <w:proofErr w:type="gramStart"/>
      <w:r w:rsidRPr="00194953">
        <w:rPr>
          <w:rFonts w:cs="Arial"/>
          <w:szCs w:val="20"/>
        </w:rPr>
        <w:t>prodávajícímu</w:t>
      </w:r>
      <w:proofErr w:type="gramEnd"/>
      <w:r w:rsidR="00BD3432" w:rsidRPr="00194953">
        <w:rPr>
          <w:rFonts w:cs="Arial"/>
          <w:szCs w:val="20"/>
        </w:rPr>
        <w:t xml:space="preserve"> resp. kupujícímu</w:t>
      </w:r>
      <w:r w:rsidRPr="00194953">
        <w:rPr>
          <w:rFonts w:cs="Arial"/>
          <w:szCs w:val="20"/>
        </w:rPr>
        <w:t xml:space="preserve"> nejméně 6 měsíců před uplynutím 3 let trvání této smlouvy písemnou výpověď</w:t>
      </w:r>
      <w:r w:rsidR="004F6305" w:rsidRPr="00194953">
        <w:rPr>
          <w:rFonts w:cs="Arial"/>
          <w:szCs w:val="20"/>
        </w:rPr>
        <w:t xml:space="preserve"> i bez uvedení důvodu</w:t>
      </w:r>
      <w:r w:rsidRPr="00194953">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194953">
        <w:rPr>
          <w:rFonts w:cs="Arial"/>
          <w:szCs w:val="20"/>
        </w:rPr>
        <w:t>Dojde-li v průběhu trvání této smlouvy ke změně požadavků na tec</w:t>
      </w:r>
      <w:r>
        <w:rPr>
          <w:rFonts w:cs="Arial"/>
          <w:szCs w:val="20"/>
        </w:rPr>
        <w:t>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 xml:space="preserve">Nová smlouva s takto osloveným </w:t>
      </w:r>
      <w:r>
        <w:lastRenderedPageBreak/>
        <w:t>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 xml:space="preserve">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w:t>
      </w:r>
      <w:r w:rsidRPr="00CC6F7A">
        <w:rPr>
          <w:rFonts w:ascii="Arial" w:eastAsia="Times New Roman" w:hAnsi="Arial" w:cs="Arial"/>
          <w:sz w:val="20"/>
          <w:szCs w:val="20"/>
          <w:lang w:eastAsia="cs-CZ"/>
        </w:rPr>
        <w:lastRenderedPageBreak/>
        <w:t>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7"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7"/>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Grids“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 xml:space="preserve">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w:t>
      </w:r>
      <w:r w:rsidRPr="00707E7B">
        <w:rPr>
          <w:rFonts w:eastAsiaTheme="minorHAnsi" w:cs="Arial"/>
          <w:color w:val="1E1E1E"/>
          <w:szCs w:val="20"/>
          <w:lang w:eastAsia="en-US"/>
        </w:rPr>
        <w:lastRenderedPageBreak/>
        <w:t>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lastRenderedPageBreak/>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1053F700" w14:textId="77777777" w:rsidR="002D5633" w:rsidRDefault="002D5633" w:rsidP="002D5633">
      <w:pPr>
        <w:spacing w:line="280" w:lineRule="atLeast"/>
        <w:jc w:val="center"/>
        <w:rPr>
          <w:rFonts w:cs="Arial"/>
          <w:b/>
          <w:szCs w:val="20"/>
        </w:rPr>
      </w:pPr>
    </w:p>
    <w:p w14:paraId="3B14E24D" w14:textId="77777777" w:rsidR="002D5633" w:rsidRDefault="002D5633" w:rsidP="00547C1D">
      <w:pPr>
        <w:spacing w:line="280" w:lineRule="atLeast"/>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w:t>
      </w:r>
      <w:r w:rsidR="00835C38" w:rsidRPr="00DA24BA">
        <w:rPr>
          <w:rFonts w:cs="Arial"/>
          <w:szCs w:val="20"/>
        </w:rPr>
        <w:lastRenderedPageBreak/>
        <w:t xml:space="preserve">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10146B01" w:rsidR="00327D7B" w:rsidRPr="00194953" w:rsidRDefault="00327D7B" w:rsidP="00AA2874">
      <w:pPr>
        <w:widowControl w:val="0"/>
        <w:numPr>
          <w:ilvl w:val="0"/>
          <w:numId w:val="18"/>
        </w:numPr>
        <w:suppressAutoHyphens/>
        <w:spacing w:line="280" w:lineRule="atLeast"/>
        <w:jc w:val="both"/>
      </w:pPr>
      <w:r w:rsidRPr="00194953">
        <w:t>Jakékoliv změny této smlouv</w:t>
      </w:r>
      <w:r w:rsidR="00FA0F43" w:rsidRPr="00194953">
        <w:t>y</w:t>
      </w:r>
      <w:r w:rsidRPr="00194953">
        <w:t xml:space="preserve"> je možné provádět pouze písemně </w:t>
      </w:r>
      <w:r w:rsidR="00823F1D" w:rsidRPr="00194953">
        <w:t>formou dodatku k této smlouvě v souladu s </w:t>
      </w:r>
      <w:r w:rsidR="00900C5F" w:rsidRPr="00194953">
        <w:t xml:space="preserve">občanským zákoníkem </w:t>
      </w:r>
      <w:r w:rsidR="00823F1D" w:rsidRPr="00194953">
        <w:t>a Z</w:t>
      </w:r>
      <w:r w:rsidR="00E869AA" w:rsidRPr="00194953">
        <w:t>Z</w:t>
      </w:r>
      <w:r w:rsidR="00823F1D" w:rsidRPr="00194953">
        <w:t xml:space="preserve">VZ. </w:t>
      </w:r>
      <w:r w:rsidR="00145F4C" w:rsidRPr="00194953">
        <w:t xml:space="preserve">Změny v kontaktních údajích </w:t>
      </w:r>
      <w:r w:rsidR="002A56CB" w:rsidRPr="00194953">
        <w:t xml:space="preserve">a změny vymíněné v čl. III odst. 2. a 5. </w:t>
      </w:r>
      <w:r w:rsidR="00145F4C" w:rsidRPr="00194953">
        <w:t xml:space="preserve">lze činit i </w:t>
      </w:r>
      <w:r w:rsidR="00835C38" w:rsidRPr="00194953">
        <w:t>písemným oznámením (v listinné</w:t>
      </w:r>
      <w:r w:rsidR="00145F4C" w:rsidRPr="00194953">
        <w:t xml:space="preserve"> nebo v elektronické form</w:t>
      </w:r>
      <w:r w:rsidR="00835C38" w:rsidRPr="00194953">
        <w:t>ě) podepsaným oprávněnou osobou</w:t>
      </w:r>
      <w:r w:rsidR="00145F4C" w:rsidRPr="00194953">
        <w:t xml:space="preserve"> </w:t>
      </w:r>
      <w:r w:rsidR="00FE3275" w:rsidRPr="00194953">
        <w:t xml:space="preserve">(elektronicky ověřeným podpisem) </w:t>
      </w:r>
      <w:r w:rsidR="00145F4C" w:rsidRPr="00194953">
        <w:t xml:space="preserve">nebo </w:t>
      </w:r>
      <w:r w:rsidR="00194953">
        <w:t>prostřednictvím datových zpráv doručených do datových schránek smluvních stran</w:t>
      </w:r>
      <w:r w:rsidR="00145F4C" w:rsidRPr="00194953">
        <w:t>.</w:t>
      </w:r>
      <w:r w:rsidR="00FE3275" w:rsidRPr="0019495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w:t>
      </w:r>
      <w:r w:rsidR="00BE181B" w:rsidRPr="00DA2C52">
        <w:rPr>
          <w:rFonts w:cs="Arial"/>
        </w:rPr>
        <w:lastRenderedPageBreak/>
        <w:t xml:space="preserve">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573DA9A3" w:rsidR="009E3167" w:rsidRDefault="009E3167" w:rsidP="000A3FC0">
      <w:pPr>
        <w:spacing w:line="280" w:lineRule="atLeast"/>
        <w:rPr>
          <w:rFonts w:cs="Arial"/>
          <w:szCs w:val="20"/>
        </w:rPr>
      </w:pPr>
    </w:p>
    <w:p w14:paraId="73A1C288" w14:textId="77777777" w:rsidR="00547C1D" w:rsidRPr="00DA2C52" w:rsidRDefault="00547C1D"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lastRenderedPageBreak/>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6AE4568F"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w:t>
      </w:r>
      <w:r w:rsidR="00194953">
        <w:rPr>
          <w:rFonts w:eastAsia="Calibri" w:cs="Arial"/>
          <w:szCs w:val="20"/>
          <w:lang w:eastAsia="en-US"/>
        </w:rPr>
        <w:t xml:space="preserve"> výpočtu aktualizované duté</w:t>
      </w:r>
      <w:r>
        <w:rPr>
          <w:rFonts w:eastAsia="Calibri" w:cs="Arial"/>
          <w:szCs w:val="20"/>
          <w:lang w:eastAsia="en-US"/>
        </w:rPr>
        <w:t xml:space="preserve"> cen</w:t>
      </w:r>
      <w:r w:rsidR="00194953">
        <w:rPr>
          <w:rFonts w:eastAsia="Calibri" w:cs="Arial"/>
          <w:szCs w:val="20"/>
          <w:lang w:eastAsia="en-US"/>
        </w:rPr>
        <w:t>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1922E392"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Pr>
          <w:rFonts w:cs="Arial"/>
          <w:b/>
          <w:szCs w:val="20"/>
        </w:rPr>
        <w:tab/>
      </w:r>
      <w:r w:rsidR="00737393">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EB9D09A" w14:textId="33A642D6"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t>Jméno: Ing. Zdeněk Bauer</w:t>
      </w:r>
    </w:p>
    <w:p w14:paraId="2F44A01A" w14:textId="7EF65E06"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t>Funkce: předseda představenstva</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6392974C" w:rsidR="00B1686C" w:rsidRDefault="00B1686C" w:rsidP="00835C38">
      <w:pPr>
        <w:spacing w:line="280" w:lineRule="atLeast"/>
        <w:rPr>
          <w:rFonts w:cs="Arial"/>
          <w:szCs w:val="20"/>
        </w:rPr>
      </w:pPr>
    </w:p>
    <w:p w14:paraId="09C32A6F" w14:textId="77777777" w:rsidR="00805A5D" w:rsidRDefault="00805A5D"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71508456" w14:textId="77777777" w:rsidR="00805A5D" w:rsidRPr="00194953" w:rsidRDefault="00B1686C" w:rsidP="00060B31">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05A5D" w:rsidRPr="00194953">
        <w:rPr>
          <w:rFonts w:cs="Arial"/>
          <w:b/>
          <w:szCs w:val="20"/>
        </w:rPr>
        <w:t>Jméno: Ing. Pavel Čada Ph.D.</w:t>
      </w:r>
    </w:p>
    <w:p w14:paraId="5FFB9A56" w14:textId="4D595924" w:rsidR="00B1686C" w:rsidRPr="00DA2C52" w:rsidRDefault="00805A5D" w:rsidP="00060B31">
      <w:pPr>
        <w:spacing w:line="280" w:lineRule="atLeast"/>
      </w:pPr>
      <w:r w:rsidRPr="00194953">
        <w:rPr>
          <w:rFonts w:cs="Arial"/>
          <w:b/>
          <w:szCs w:val="20"/>
        </w:rPr>
        <w:tab/>
      </w:r>
      <w:r w:rsidRPr="00194953">
        <w:rPr>
          <w:rFonts w:cs="Arial"/>
          <w:b/>
          <w:szCs w:val="20"/>
        </w:rPr>
        <w:tab/>
      </w:r>
      <w:r w:rsidRPr="00194953">
        <w:rPr>
          <w:rFonts w:cs="Arial"/>
          <w:b/>
          <w:szCs w:val="20"/>
        </w:rPr>
        <w:tab/>
      </w:r>
      <w:r w:rsidRPr="00194953">
        <w:rPr>
          <w:rFonts w:cs="Arial"/>
          <w:b/>
          <w:szCs w:val="20"/>
        </w:rPr>
        <w:tab/>
      </w:r>
      <w:r w:rsidRPr="00194953">
        <w:rPr>
          <w:rFonts w:cs="Arial"/>
          <w:b/>
          <w:szCs w:val="20"/>
        </w:rPr>
        <w:tab/>
      </w:r>
      <w:r w:rsidRPr="00194953">
        <w:rPr>
          <w:rFonts w:cs="Arial"/>
          <w:b/>
          <w:szCs w:val="20"/>
        </w:rPr>
        <w:tab/>
        <w:t>Funkce: místopředseda představens</w:t>
      </w:r>
      <w:r>
        <w:rPr>
          <w:rFonts w:cs="Arial"/>
          <w:b/>
          <w:szCs w:val="20"/>
        </w:rPr>
        <w:t>tva</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4A0AFA" w14:textId="77777777" w:rsidR="00B22B53" w:rsidRDefault="00B22B53" w:rsidP="00E25C9A">
      <w:r>
        <w:separator/>
      </w:r>
    </w:p>
  </w:endnote>
  <w:endnote w:type="continuationSeparator" w:id="0">
    <w:p w14:paraId="41C63DA0" w14:textId="77777777" w:rsidR="00B22B53" w:rsidRDefault="00B22B53" w:rsidP="00E25C9A">
      <w:r>
        <w:continuationSeparator/>
      </w:r>
    </w:p>
  </w:endnote>
  <w:endnote w:type="continuationNotice" w:id="1">
    <w:p w14:paraId="6F9F37E7" w14:textId="77777777" w:rsidR="00B22B53" w:rsidRDefault="00B22B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0172D6" w14:textId="77777777" w:rsidR="00B22B53" w:rsidRDefault="00B22B53" w:rsidP="00E25C9A">
      <w:r>
        <w:separator/>
      </w:r>
    </w:p>
  </w:footnote>
  <w:footnote w:type="continuationSeparator" w:id="0">
    <w:p w14:paraId="2697DE57" w14:textId="77777777" w:rsidR="00B22B53" w:rsidRDefault="00B22B53" w:rsidP="00E25C9A">
      <w:r>
        <w:continuationSeparator/>
      </w:r>
    </w:p>
  </w:footnote>
  <w:footnote w:type="continuationNotice" w:id="1">
    <w:p w14:paraId="56B44A9B" w14:textId="77777777" w:rsidR="00B22B53" w:rsidRDefault="00B22B5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BDD2C15" w:rsidR="00B65674" w:rsidRDefault="00B65674" w:rsidP="003B5252">
    <w:pPr>
      <w:pStyle w:val="Zhlav"/>
      <w:jc w:val="right"/>
      <w:rPr>
        <w:b/>
        <w:sz w:val="18"/>
        <w:szCs w:val="20"/>
      </w:rPr>
    </w:pPr>
    <w:r>
      <w:rPr>
        <w:b/>
        <w:sz w:val="18"/>
        <w:szCs w:val="20"/>
      </w:rPr>
      <w:t xml:space="preserve">Číslo smlouvy kupujícího: </w:t>
    </w:r>
    <w:r w:rsidR="00F64A59">
      <w:rPr>
        <w:b/>
        <w:sz w:val="18"/>
        <w:szCs w:val="20"/>
      </w:rPr>
      <w:t>d</w:t>
    </w:r>
    <w:r w:rsidRPr="000A0E80">
      <w:rPr>
        <w:b/>
        <w:sz w:val="18"/>
        <w:szCs w:val="20"/>
        <w:highlight w:val="yellow"/>
      </w:rPr>
      <w:t>oplní zadavatel</w:t>
    </w:r>
  </w:p>
  <w:p w14:paraId="5FFB9C68" w14:textId="5BAE818D" w:rsidR="00B65674" w:rsidRPr="002A4F5A" w:rsidRDefault="00B65674"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00241">
      <w:rPr>
        <w:b/>
        <w:sz w:val="18"/>
        <w:szCs w:val="20"/>
        <w:highlight w:val="green"/>
      </w:rPr>
      <w:t>účastník</w:t>
    </w:r>
  </w:p>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2"/>
  </w:num>
  <w:num w:numId="3">
    <w:abstractNumId w:val="9"/>
  </w:num>
  <w:num w:numId="4">
    <w:abstractNumId w:val="21"/>
  </w:num>
  <w:num w:numId="5">
    <w:abstractNumId w:val="6"/>
  </w:num>
  <w:num w:numId="6">
    <w:abstractNumId w:val="17"/>
  </w:num>
  <w:num w:numId="7">
    <w:abstractNumId w:val="23"/>
  </w:num>
  <w:num w:numId="8">
    <w:abstractNumId w:val="16"/>
  </w:num>
  <w:num w:numId="9">
    <w:abstractNumId w:val="10"/>
  </w:num>
  <w:num w:numId="10">
    <w:abstractNumId w:val="22"/>
  </w:num>
  <w:num w:numId="11">
    <w:abstractNumId w:val="8"/>
  </w:num>
  <w:num w:numId="12">
    <w:abstractNumId w:val="20"/>
  </w:num>
  <w:num w:numId="13">
    <w:abstractNumId w:val="15"/>
  </w:num>
  <w:num w:numId="1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ová, Eliška">
    <w15:presenceInfo w15:providerId="AD" w15:userId="S::E19179@eon.com::b7f54a0a-caa5-4107-ad7e-de71c277e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88C"/>
    <w:rsid w:val="00093D5A"/>
    <w:rsid w:val="000946FB"/>
    <w:rsid w:val="00094D24"/>
    <w:rsid w:val="00094E6D"/>
    <w:rsid w:val="00095700"/>
    <w:rsid w:val="00095815"/>
    <w:rsid w:val="000978C6"/>
    <w:rsid w:val="00097D9A"/>
    <w:rsid w:val="00097EE5"/>
    <w:rsid w:val="000A0E80"/>
    <w:rsid w:val="000A21F1"/>
    <w:rsid w:val="000A3FC0"/>
    <w:rsid w:val="000A4E5A"/>
    <w:rsid w:val="000B141D"/>
    <w:rsid w:val="000B1497"/>
    <w:rsid w:val="000B284C"/>
    <w:rsid w:val="000B329A"/>
    <w:rsid w:val="000B3AD1"/>
    <w:rsid w:val="000B4F41"/>
    <w:rsid w:val="000B52D1"/>
    <w:rsid w:val="000B54CC"/>
    <w:rsid w:val="000B6E01"/>
    <w:rsid w:val="000B7326"/>
    <w:rsid w:val="000C0C5A"/>
    <w:rsid w:val="000C3011"/>
    <w:rsid w:val="000C3986"/>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F4C"/>
    <w:rsid w:val="00152470"/>
    <w:rsid w:val="00153034"/>
    <w:rsid w:val="00153143"/>
    <w:rsid w:val="00153343"/>
    <w:rsid w:val="00156305"/>
    <w:rsid w:val="001576ED"/>
    <w:rsid w:val="00157EB0"/>
    <w:rsid w:val="00161DD5"/>
    <w:rsid w:val="00165E0F"/>
    <w:rsid w:val="001670F5"/>
    <w:rsid w:val="00167F52"/>
    <w:rsid w:val="00175917"/>
    <w:rsid w:val="00176BD4"/>
    <w:rsid w:val="00176F51"/>
    <w:rsid w:val="001809C8"/>
    <w:rsid w:val="001847A1"/>
    <w:rsid w:val="00185238"/>
    <w:rsid w:val="0018704A"/>
    <w:rsid w:val="001900E6"/>
    <w:rsid w:val="00192834"/>
    <w:rsid w:val="00192FAB"/>
    <w:rsid w:val="0019444F"/>
    <w:rsid w:val="00194953"/>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040A"/>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0B05"/>
    <w:rsid w:val="0039192A"/>
    <w:rsid w:val="00392DFA"/>
    <w:rsid w:val="003930D4"/>
    <w:rsid w:val="00393860"/>
    <w:rsid w:val="00394829"/>
    <w:rsid w:val="0039490E"/>
    <w:rsid w:val="0039607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5715"/>
    <w:rsid w:val="003F72A0"/>
    <w:rsid w:val="003F7C09"/>
    <w:rsid w:val="003F7CFC"/>
    <w:rsid w:val="004032D0"/>
    <w:rsid w:val="00403DE4"/>
    <w:rsid w:val="00404033"/>
    <w:rsid w:val="00404096"/>
    <w:rsid w:val="004065CE"/>
    <w:rsid w:val="0040670A"/>
    <w:rsid w:val="004079EE"/>
    <w:rsid w:val="00410C28"/>
    <w:rsid w:val="004112FC"/>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DBD"/>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47C1D"/>
    <w:rsid w:val="0055160A"/>
    <w:rsid w:val="00552740"/>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4087"/>
    <w:rsid w:val="00AB5479"/>
    <w:rsid w:val="00AB5E70"/>
    <w:rsid w:val="00AC1030"/>
    <w:rsid w:val="00AC1FE7"/>
    <w:rsid w:val="00AC29BB"/>
    <w:rsid w:val="00AC2ABF"/>
    <w:rsid w:val="00AC2C36"/>
    <w:rsid w:val="00AC37F4"/>
    <w:rsid w:val="00AC755D"/>
    <w:rsid w:val="00AD0536"/>
    <w:rsid w:val="00AD1F94"/>
    <w:rsid w:val="00AD216F"/>
    <w:rsid w:val="00AD2DE2"/>
    <w:rsid w:val="00AD2FD0"/>
    <w:rsid w:val="00AD3B58"/>
    <w:rsid w:val="00AD42C1"/>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B53"/>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82A7B"/>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8DA"/>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0222"/>
    <w:rsid w:val="00E61996"/>
    <w:rsid w:val="00E643FD"/>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21</Pages>
  <Words>10227</Words>
  <Characters>53490</Characters>
  <Application>Microsoft Office Word</Application>
  <DocSecurity>0</DocSecurity>
  <Lines>3566</Lines>
  <Paragraphs>1930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35</cp:revision>
  <cp:lastPrinted>2017-05-11T12:12:00Z</cp:lastPrinted>
  <dcterms:created xsi:type="dcterms:W3CDTF">2021-10-07T05:58:00Z</dcterms:created>
  <dcterms:modified xsi:type="dcterms:W3CDTF">2022-06-17T10:49:00Z</dcterms:modified>
</cp:coreProperties>
</file>